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23B00" w14:textId="77777777" w:rsidR="000A6A75" w:rsidRPr="00BC5E0A" w:rsidRDefault="000A6A75" w:rsidP="0014439E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C5E0A">
        <w:rPr>
          <w:rFonts w:ascii="Times New Roman" w:hAnsi="Times New Roman"/>
          <w:b/>
          <w:sz w:val="28"/>
          <w:szCs w:val="28"/>
        </w:rPr>
        <w:t>СРАВНИТЕЛЬНАЯ ТАБЛИЦА</w:t>
      </w:r>
    </w:p>
    <w:p w14:paraId="2359C622" w14:textId="6C66AAC2" w:rsidR="00D70EEB" w:rsidRPr="00D70EEB" w:rsidRDefault="00D70EEB" w:rsidP="0044280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приказа </w:t>
      </w:r>
      <w:r w:rsidRPr="00D70E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Министра финансов Республики Казахстан от </w:t>
      </w:r>
      <w:r w:rsidR="00AA0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«__»</w:t>
      </w:r>
      <w:r w:rsidRPr="00D70E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AA0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_________ 2025 года № ___ «</w:t>
      </w:r>
      <w:r w:rsidR="00AA0656" w:rsidRPr="004428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приказ Министра финансов Республики Казахстан от </w:t>
      </w:r>
      <w:ins w:id="0" w:author="Жуманалина Нургуль" w:date="2025-11-11T16:10:00Z">
        <w:r w:rsidR="00442808">
          <w:rPr>
            <w:rFonts w:ascii="Times New Roman" w:hAnsi="Times New Roman" w:cs="Times New Roman"/>
            <w:b/>
            <w:color w:val="000000"/>
            <w:sz w:val="28"/>
            <w:szCs w:val="28"/>
          </w:rPr>
          <w:br/>
        </w:r>
      </w:ins>
      <w:r w:rsidRPr="00D70E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 февраля 2018 года № 193</w:t>
      </w:r>
      <w:r w:rsidRPr="00D70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3E47EC" w:rsidRPr="003E47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hyperlink r:id="rId9" w:anchor="z14" w:history="1">
        <w:r w:rsidR="003E47EC" w:rsidRPr="003E47EC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Правил</w:t>
        </w:r>
      </w:hyperlink>
      <w:r w:rsidR="003E47EC" w:rsidRPr="003E47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 w:rsidRPr="00D70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Start w:id="1" w:name="_GoBack"/>
      <w:bookmarkEnd w:id="1"/>
    </w:p>
    <w:p w14:paraId="19751183" w14:textId="77777777" w:rsidR="00074982" w:rsidRPr="00D70EEB" w:rsidRDefault="00074982" w:rsidP="0007498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6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4394"/>
        <w:gridCol w:w="4253"/>
        <w:gridCol w:w="3402"/>
        <w:gridCol w:w="16"/>
      </w:tblGrid>
      <w:tr w:rsidR="00D4655C" w:rsidRPr="00BC5E0A" w14:paraId="6AB23413" w14:textId="77777777" w:rsidTr="00442808">
        <w:trPr>
          <w:gridAfter w:val="1"/>
          <w:wAfter w:w="16" w:type="dxa"/>
          <w:trHeight w:val="611"/>
        </w:trPr>
        <w:tc>
          <w:tcPr>
            <w:tcW w:w="568" w:type="dxa"/>
            <w:vAlign w:val="center"/>
          </w:tcPr>
          <w:p w14:paraId="3B2D9FF6" w14:textId="77777777" w:rsidR="00D4655C" w:rsidRPr="00BC5E0A" w:rsidRDefault="00D4655C" w:rsidP="00D4655C">
            <w:pPr>
              <w:pStyle w:val="a3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C5E0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14:paraId="605E843F" w14:textId="77777777" w:rsidR="00D4655C" w:rsidRPr="00BC5E0A" w:rsidRDefault="00D4655C" w:rsidP="00D4655C">
            <w:pPr>
              <w:pStyle w:val="a3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C5E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5044399" w14:textId="77777777" w:rsidR="00D4655C" w:rsidRPr="00BC5E0A" w:rsidRDefault="00D4655C" w:rsidP="00D4655C">
            <w:pPr>
              <w:pStyle w:val="a3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</w:tcPr>
          <w:p w14:paraId="772001CE" w14:textId="4BD5A63D" w:rsidR="00D4655C" w:rsidRPr="00BC5E0A" w:rsidRDefault="00D4655C" w:rsidP="00D4655C">
            <w:pPr>
              <w:pStyle w:val="a3"/>
              <w:ind w:left="-108" w:righ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C5E0A">
              <w:rPr>
                <w:rFonts w:ascii="Times New Roman" w:hAnsi="Times New Roman"/>
                <w:b/>
                <w:sz w:val="28"/>
                <w:szCs w:val="28"/>
              </w:rPr>
              <w:t>Структурный элемент правового акта</w:t>
            </w:r>
          </w:p>
        </w:tc>
        <w:tc>
          <w:tcPr>
            <w:tcW w:w="4394" w:type="dxa"/>
          </w:tcPr>
          <w:p w14:paraId="611F099B" w14:textId="569E0713" w:rsidR="00D4655C" w:rsidRPr="00BC5E0A" w:rsidRDefault="00D4655C" w:rsidP="00D4655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C5E0A">
              <w:rPr>
                <w:rFonts w:ascii="Times New Roman" w:hAnsi="Times New Roman"/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4253" w:type="dxa"/>
          </w:tcPr>
          <w:p w14:paraId="39617C57" w14:textId="2D75B1F1" w:rsidR="00D4655C" w:rsidRPr="00BC5E0A" w:rsidRDefault="00D4655C" w:rsidP="00D4655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C5E0A">
              <w:rPr>
                <w:rFonts w:ascii="Times New Roman" w:hAnsi="Times New Roman"/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3402" w:type="dxa"/>
          </w:tcPr>
          <w:p w14:paraId="17384285" w14:textId="77777777" w:rsidR="00D4655C" w:rsidRPr="00BC5E0A" w:rsidRDefault="00D4655C" w:rsidP="00D4655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E0A">
              <w:rPr>
                <w:rFonts w:ascii="Times New Roman" w:hAnsi="Times New Roman"/>
                <w:b/>
                <w:sz w:val="28"/>
                <w:szCs w:val="28"/>
              </w:rPr>
              <w:t>Обоснование</w:t>
            </w:r>
          </w:p>
          <w:p w14:paraId="61A74FED" w14:textId="4B120E44" w:rsidR="00D4655C" w:rsidRPr="00BC5E0A" w:rsidRDefault="00D4655C" w:rsidP="00D4655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70EEB" w:rsidRPr="00BC5E0A" w14:paraId="5FF08C9F" w14:textId="77777777" w:rsidTr="00442808">
        <w:trPr>
          <w:gridAfter w:val="1"/>
          <w:wAfter w:w="16" w:type="dxa"/>
          <w:trHeight w:val="534"/>
        </w:trPr>
        <w:tc>
          <w:tcPr>
            <w:tcW w:w="568" w:type="dxa"/>
          </w:tcPr>
          <w:p w14:paraId="5A095C1B" w14:textId="77777777" w:rsidR="00D70EEB" w:rsidRPr="00BC5E0A" w:rsidRDefault="00D70EEB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341F55FF" w14:textId="450B97AC" w:rsidR="00D70EEB" w:rsidRPr="00BC5E0A" w:rsidRDefault="00D70EEB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заголовок</w:t>
            </w:r>
          </w:p>
        </w:tc>
        <w:tc>
          <w:tcPr>
            <w:tcW w:w="4394" w:type="dxa"/>
          </w:tcPr>
          <w:p w14:paraId="3132D77A" w14:textId="77777777" w:rsidR="00D70EEB" w:rsidRPr="00BC5E0A" w:rsidRDefault="00D70EEB" w:rsidP="00442808">
            <w:pPr>
              <w:pStyle w:val="a3"/>
              <w:tabs>
                <w:tab w:val="center" w:pos="1947"/>
                <w:tab w:val="left" w:pos="2460"/>
              </w:tabs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E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Правил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</w:t>
            </w:r>
            <w:r w:rsidRPr="003E47E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D70EEB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финансированию терроризма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068133DF" w14:textId="77777777" w:rsidR="00D70EEB" w:rsidRPr="00BC5E0A" w:rsidRDefault="00D70EEB" w:rsidP="00442808">
            <w:pPr>
              <w:pStyle w:val="a3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EEB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Правил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      </w:r>
            <w:r w:rsidRPr="00D70E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4428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финансированию терроризма</w:t>
            </w:r>
            <w:r w:rsidRPr="00D70E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финансированию распространения оружия массового уничтожения</w:t>
            </w:r>
          </w:p>
        </w:tc>
        <w:tc>
          <w:tcPr>
            <w:tcW w:w="3402" w:type="dxa"/>
          </w:tcPr>
          <w:p w14:paraId="25AFAF9B" w14:textId="1140E31B" w:rsidR="00D70EEB" w:rsidRPr="00BC5E0A" w:rsidRDefault="009201F8" w:rsidP="002C0B6D">
            <w:pPr>
              <w:tabs>
                <w:tab w:val="left" w:pos="0"/>
              </w:tabs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t>одпункто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2) пункта 5 статьи 1 Закона 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70EEB" w:rsidRPr="00D70EEB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и дополнений в некоторые законодательные акты Республики Казахстан по вопросам противодействия </w:t>
            </w:r>
            <w:r w:rsidR="00D70EEB" w:rsidRPr="0014439E">
              <w:rPr>
                <w:rFonts w:ascii="Times New Roman" w:hAnsi="Times New Roman" w:cs="Times New Roman"/>
                <w:sz w:val="28"/>
                <w:szCs w:val="28"/>
              </w:rPr>
              <w:t xml:space="preserve">легализации (отмыванию) доходов, полученных преступным путем, финансированию терроризма и финансированию распространения оружия </w:t>
            </w:r>
            <w:r w:rsidR="00D70EEB" w:rsidRPr="001443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массового уничтожения»</w:t>
            </w:r>
            <w:r w:rsidR="0014439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Закон)</w:t>
            </w:r>
            <w:r w:rsidR="0014439E" w:rsidRPr="001443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0B6D">
              <w:t xml:space="preserve"> 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C0B6D" w:rsidRPr="002C0B6D">
              <w:rPr>
                <w:rFonts w:ascii="Times New Roman" w:hAnsi="Times New Roman" w:cs="Times New Roman"/>
                <w:sz w:val="28"/>
                <w:szCs w:val="28"/>
              </w:rPr>
              <w:t xml:space="preserve">несены поправки </w:t>
            </w:r>
            <w:r w:rsidR="0014439E" w:rsidRPr="0014439E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которому </w:t>
            </w:r>
            <w:r w:rsidR="0014439E" w:rsidRPr="00442808">
              <w:rPr>
                <w:rFonts w:ascii="Times New Roman" w:hAnsi="Times New Roman" w:cs="Times New Roman"/>
                <w:sz w:val="28"/>
                <w:szCs w:val="28"/>
              </w:rPr>
              <w:t xml:space="preserve">в подпункте 14) </w:t>
            </w:r>
            <w:hyperlink r:id="rId10" w:anchor="z778" w:history="1">
              <w:r w:rsidR="0014439E" w:rsidRPr="003E47EC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пункта 1</w:t>
              </w:r>
            </w:hyperlink>
            <w:r w:rsidR="0014439E" w:rsidRPr="003E47EC">
              <w:rPr>
                <w:rFonts w:ascii="Times New Roman" w:hAnsi="Times New Roman" w:cs="Times New Roman"/>
                <w:sz w:val="28"/>
                <w:szCs w:val="28"/>
              </w:rPr>
              <w:t xml:space="preserve"> статьи 13 </w:t>
            </w:r>
            <w:hyperlink r:id="rId11" w:anchor="z574" w:history="1">
              <w:proofErr w:type="gramStart"/>
              <w:r w:rsidR="0014439E" w:rsidRPr="003E47EC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Кодекс</w:t>
              </w:r>
              <w:proofErr w:type="gramEnd"/>
            </w:hyperlink>
            <w:r w:rsidR="0014439E" w:rsidRPr="003E47E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  <w:r w:rsidR="002C0B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4439E" w:rsidRPr="00442808">
              <w:rPr>
                <w:rFonts w:ascii="Times New Roman" w:hAnsi="Times New Roman" w:cs="Times New Roman"/>
                <w:sz w:val="28"/>
                <w:szCs w:val="28"/>
              </w:rPr>
              <w:t>«О таможенном регулировании в Республике Казахстан»</w:t>
            </w:r>
            <w:r w:rsidR="0014439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Кодекс)</w:t>
            </w:r>
            <w:r w:rsidR="0014439E" w:rsidRPr="00442808">
              <w:rPr>
                <w:rFonts w:ascii="Times New Roman" w:hAnsi="Times New Roman" w:cs="Times New Roman"/>
                <w:sz w:val="28"/>
                <w:szCs w:val="28"/>
              </w:rPr>
              <w:t xml:space="preserve"> слова «и финансированию терроризма» заменены словами «, финансированию терроризма и финансированию распространения оружия массового уничтожения».</w:t>
            </w:r>
            <w:r w:rsidR="00D70EEB" w:rsidRPr="00144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A3616" w:rsidRPr="00BC5E0A" w14:paraId="2F17DB94" w14:textId="77777777" w:rsidTr="00442808">
        <w:trPr>
          <w:gridAfter w:val="1"/>
          <w:wAfter w:w="16" w:type="dxa"/>
          <w:trHeight w:val="534"/>
        </w:trPr>
        <w:tc>
          <w:tcPr>
            <w:tcW w:w="568" w:type="dxa"/>
          </w:tcPr>
          <w:p w14:paraId="4981FF63" w14:textId="444B189E" w:rsidR="001A3616" w:rsidRPr="00D70EEB" w:rsidRDefault="001A3616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1B2F42C6" w14:textId="59957EBE" w:rsidR="001A3616" w:rsidRPr="00BC5E0A" w:rsidRDefault="00D70EEB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пункт 1 </w:t>
            </w:r>
          </w:p>
        </w:tc>
        <w:tc>
          <w:tcPr>
            <w:tcW w:w="4394" w:type="dxa"/>
          </w:tcPr>
          <w:p w14:paraId="13B8ED42" w14:textId="48FD7729" w:rsidR="001A3616" w:rsidRPr="00BC5E0A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70EEB" w:rsidRPr="00D70EEB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</w:t>
            </w:r>
            <w:r w:rsidR="00D70EEB" w:rsidRPr="00D70E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</w:t>
            </w:r>
            <w:r w:rsidR="00D70EEB" w:rsidRPr="003E47E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D70EEB" w:rsidRPr="00D70EEB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финансированию терроризма.</w:t>
            </w:r>
          </w:p>
        </w:tc>
        <w:tc>
          <w:tcPr>
            <w:tcW w:w="4253" w:type="dxa"/>
          </w:tcPr>
          <w:p w14:paraId="7E6CB522" w14:textId="7CFC4FD5" w:rsidR="001A3616" w:rsidRPr="00BC5E0A" w:rsidRDefault="0014439E" w:rsidP="00442808">
            <w:pPr>
              <w:pStyle w:val="a3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D70EEB" w:rsidRPr="00D70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Утвердить 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</w:t>
            </w:r>
            <w:r w:rsidR="00D70EEB" w:rsidRPr="00D70E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      </w:r>
            <w:r w:rsidR="00D70EEB" w:rsidRPr="00D70E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D70EEB" w:rsidRPr="0044280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финансированию терроризма</w:t>
            </w:r>
            <w:r w:rsidR="00D70EEB" w:rsidRPr="00D70E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финансированию распространения оружия массового уничтожения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2B6DD1D6" w14:textId="59378988" w:rsidR="00D70EEB" w:rsidRPr="00BC5E0A" w:rsidRDefault="002C0B6D" w:rsidP="002C0B6D">
            <w:pPr>
              <w:tabs>
                <w:tab w:val="left" w:pos="0"/>
              </w:tabs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 2) пункта 5 статьи 1 Закона</w:t>
            </w:r>
            <w:r w:rsidR="0014439E" w:rsidRPr="00EF00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t xml:space="preserve">внесены поправки </w:t>
            </w:r>
            <w:r w:rsidR="0014439E" w:rsidRPr="00EF00B3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которому в подпункте 14) </w:t>
            </w:r>
            <w:hyperlink r:id="rId12" w:anchor="z778" w:history="1">
              <w:r w:rsidR="0014439E" w:rsidRPr="002C0B6D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пункта 1</w:t>
              </w:r>
            </w:hyperlink>
            <w:r w:rsidR="0014439E" w:rsidRPr="00EF00B3">
              <w:rPr>
                <w:rFonts w:ascii="Times New Roman" w:hAnsi="Times New Roman" w:cs="Times New Roman"/>
                <w:sz w:val="28"/>
                <w:szCs w:val="28"/>
              </w:rPr>
              <w:t xml:space="preserve"> статьи 13 </w:t>
            </w:r>
            <w:hyperlink r:id="rId13" w:anchor="z574" w:history="1">
              <w:proofErr w:type="gramStart"/>
              <w:r w:rsidR="0014439E" w:rsidRPr="002C0B6D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Кодекс</w:t>
              </w:r>
              <w:proofErr w:type="gramEnd"/>
            </w:hyperlink>
            <w:r w:rsidR="0014439E" w:rsidRPr="002C0B6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14439E" w:rsidRPr="00EF00B3">
              <w:rPr>
                <w:rFonts w:ascii="Times New Roman" w:hAnsi="Times New Roman" w:cs="Times New Roman"/>
                <w:sz w:val="28"/>
                <w:szCs w:val="28"/>
              </w:rPr>
              <w:t xml:space="preserve">слова «и финансированию терроризма» заменены словами «, </w:t>
            </w:r>
            <w:r w:rsidR="0014439E" w:rsidRPr="00EF0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финансированию терроризма и финансированию распространения оружия массового уничтожения».</w:t>
            </w:r>
            <w:r w:rsidR="0014439E" w:rsidRPr="00144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666" w:rsidRPr="00BC5E0A" w14:paraId="044C9AF3" w14:textId="77777777" w:rsidTr="000874B5">
        <w:trPr>
          <w:trHeight w:val="534"/>
        </w:trPr>
        <w:tc>
          <w:tcPr>
            <w:tcW w:w="14617" w:type="dxa"/>
            <w:gridSpan w:val="6"/>
            <w:vAlign w:val="center"/>
          </w:tcPr>
          <w:p w14:paraId="11C9C30E" w14:textId="4C4A2869" w:rsidR="00B81666" w:rsidRPr="00BC5E0A" w:rsidRDefault="00B81666" w:rsidP="003E47EC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E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</w:t>
            </w:r>
            <w:r w:rsidR="003E47EC">
              <w:rPr>
                <w:rFonts w:ascii="Times New Roman" w:hAnsi="Times New Roman" w:cs="Times New Roman"/>
                <w:b/>
                <w:sz w:val="28"/>
                <w:szCs w:val="28"/>
              </w:rPr>
              <w:t>ов, полученных преступным путем и</w:t>
            </w:r>
            <w:r w:rsidRPr="00D70E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финансированию терроризма </w:t>
            </w:r>
          </w:p>
        </w:tc>
      </w:tr>
      <w:tr w:rsidR="0014439E" w:rsidRPr="00BC5E0A" w14:paraId="6BD5D4CC" w14:textId="77777777" w:rsidTr="00442808">
        <w:trPr>
          <w:gridAfter w:val="1"/>
          <w:wAfter w:w="16" w:type="dxa"/>
          <w:trHeight w:val="1242"/>
        </w:trPr>
        <w:tc>
          <w:tcPr>
            <w:tcW w:w="568" w:type="dxa"/>
          </w:tcPr>
          <w:p w14:paraId="2781CE54" w14:textId="77777777" w:rsidR="0014439E" w:rsidRPr="00BC5E0A" w:rsidRDefault="0014439E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39D52E87" w14:textId="744D8482" w:rsidR="0014439E" w:rsidRDefault="0014439E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заголовок </w:t>
            </w:r>
          </w:p>
        </w:tc>
        <w:tc>
          <w:tcPr>
            <w:tcW w:w="4394" w:type="dxa"/>
          </w:tcPr>
          <w:p w14:paraId="32466677" w14:textId="77777777" w:rsidR="0014439E" w:rsidRPr="00442808" w:rsidRDefault="0014439E" w:rsidP="00442808">
            <w:pPr>
              <w:spacing w:before="100" w:beforeAutospacing="1" w:after="100" w:afterAutospacing="1"/>
              <w:ind w:firstLine="60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28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</w:t>
            </w:r>
            <w:r w:rsidRPr="004428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преступным путем и финансированию терроризма</w:t>
            </w:r>
          </w:p>
          <w:p w14:paraId="4266CBDB" w14:textId="77777777" w:rsidR="0014439E" w:rsidRPr="00442808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CA77017" w14:textId="50577672" w:rsidR="0014439E" w:rsidRPr="00442808" w:rsidRDefault="0014439E" w:rsidP="00442808">
            <w:pPr>
              <w:pStyle w:val="3"/>
              <w:ind w:firstLine="600"/>
              <w:jc w:val="both"/>
              <w:outlineLvl w:val="2"/>
              <w:rPr>
                <w:sz w:val="28"/>
                <w:szCs w:val="28"/>
              </w:rPr>
            </w:pPr>
            <w:r w:rsidRPr="00442808">
              <w:rPr>
                <w:b w:val="0"/>
                <w:sz w:val="28"/>
                <w:szCs w:val="28"/>
              </w:rPr>
              <w:lastRenderedPageBreak/>
              <w:t xml:space="preserve">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</w:t>
            </w:r>
            <w:r w:rsidRPr="00442808">
              <w:rPr>
                <w:b w:val="0"/>
                <w:sz w:val="28"/>
                <w:szCs w:val="28"/>
              </w:rPr>
              <w:lastRenderedPageBreak/>
              <w:t>доходов, полученных преступным путем</w:t>
            </w:r>
            <w:r w:rsidRPr="003E47EC">
              <w:rPr>
                <w:sz w:val="28"/>
                <w:szCs w:val="28"/>
              </w:rPr>
              <w:t>,</w:t>
            </w:r>
            <w:r w:rsidRPr="00442808">
              <w:rPr>
                <w:b w:val="0"/>
                <w:sz w:val="28"/>
                <w:szCs w:val="28"/>
              </w:rPr>
              <w:t xml:space="preserve"> финансированию терроризма </w:t>
            </w:r>
            <w:r w:rsidRPr="003E47EC">
              <w:rPr>
                <w:sz w:val="28"/>
                <w:szCs w:val="28"/>
              </w:rPr>
              <w:t>и финансированию распространения оружия массового уничтожения</w:t>
            </w:r>
          </w:p>
        </w:tc>
        <w:tc>
          <w:tcPr>
            <w:tcW w:w="3402" w:type="dxa"/>
          </w:tcPr>
          <w:p w14:paraId="3E8412E6" w14:textId="4E71009A" w:rsidR="0014439E" w:rsidRDefault="002C0B6D" w:rsidP="00442808">
            <w:pPr>
              <w:tabs>
                <w:tab w:val="left" w:pos="0"/>
              </w:tabs>
              <w:ind w:firstLine="4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Подпунктом 2) пункта 5 статьи 1 Закона, внесены поправки согласно которому в подпункте 14) пункта 1 статьи 13 Кодекса слова «и финансированию терроризма» заменены словами «, финансированию терроризма и финансированию распространения оружия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массового уничтожения».</w:t>
            </w:r>
            <w:proofErr w:type="gramEnd"/>
          </w:p>
        </w:tc>
      </w:tr>
      <w:tr w:rsidR="0014439E" w:rsidRPr="00BC5E0A" w14:paraId="23E44E4E" w14:textId="77777777" w:rsidTr="00442808">
        <w:trPr>
          <w:gridAfter w:val="1"/>
          <w:wAfter w:w="16" w:type="dxa"/>
          <w:trHeight w:val="1242"/>
        </w:trPr>
        <w:tc>
          <w:tcPr>
            <w:tcW w:w="568" w:type="dxa"/>
          </w:tcPr>
          <w:p w14:paraId="18EA5050" w14:textId="77777777" w:rsidR="0014439E" w:rsidRPr="00BC5E0A" w:rsidRDefault="0014439E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7017B9CB" w14:textId="7DDDA28B" w:rsidR="0014439E" w:rsidRPr="00BC5E0A" w:rsidRDefault="0014439E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пункт </w:t>
            </w:r>
            <w:r w:rsidRPr="00BC5E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394" w:type="dxa"/>
          </w:tcPr>
          <w:p w14:paraId="593F8B71" w14:textId="3F4D0FA7" w:rsidR="0014439E" w:rsidRPr="00BC5E0A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1. </w:t>
            </w:r>
            <w:r w:rsidRPr="000B7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Настоящие 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 (далее – ЕАЭС), при получении информации, предоставляемой правоохранительными органами и (или) уполномоченным органом по финансовому мониторингу о возможной причастности к отмыванию доходов, полученных преступным путем и финансированию терроризма (далее – Правила) разработаны в соответствии с подпунктом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B732A">
              <w:rPr>
                <w:rFonts w:ascii="Times New Roman" w:eastAsia="Times New Roman" w:hAnsi="Times New Roman" w:cs="Times New Roman"/>
                <w:sz w:val="28"/>
                <w:szCs w:val="28"/>
              </w:rPr>
              <w:t>14) пункта 1 статьи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Кодекса Республики Казахстан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</w:t>
            </w:r>
            <w:r w:rsidRPr="000B732A">
              <w:rPr>
                <w:rFonts w:ascii="Times New Roman" w:eastAsia="Times New Roman" w:hAnsi="Times New Roman" w:cs="Times New Roman"/>
                <w:sz w:val="28"/>
                <w:szCs w:val="28"/>
              </w:rPr>
              <w:t>О таможенном регулир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овании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Республике Казахстан»</w:t>
            </w:r>
            <w:r w:rsidRPr="000B7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определяют правила осуществления задержания (приостановления) наличных денежных средств и (или) денежных инструментов, перемещаемых через таможенную границу ЕАЭС,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терроризма.</w:t>
            </w:r>
          </w:p>
        </w:tc>
        <w:tc>
          <w:tcPr>
            <w:tcW w:w="4253" w:type="dxa"/>
          </w:tcPr>
          <w:p w14:paraId="75D56110" w14:textId="52A6E257" w:rsidR="0014439E" w:rsidRPr="00BC5E0A" w:rsidRDefault="0014439E" w:rsidP="00442808">
            <w:pPr>
              <w:pStyle w:val="a3"/>
              <w:ind w:firstLine="458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1. 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Настоящие 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 (далее – ЕАЭС), при получении информации, предоставляемой правоохранительными органами и (или) уполномоченным органом по финансовому мониторингу о возможной причастности к отмыванию доход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ов, полученных преступным путем</w:t>
            </w:r>
            <w:r w:rsidRPr="00310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финансированию терроризма и финансированию распространения оружия массового уничтожения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– Правила) разработаны в соответствии с подпунктом 14) пункта 1 </w:t>
            </w:r>
            <w:hyperlink r:id="rId14" w:anchor="z13" w:history="1">
              <w:r w:rsidRPr="0031024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статьи 13</w:t>
              </w:r>
            </w:hyperlink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Кодекса Республики Казахстан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>О таможенном регул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ировании в Республике Казахстан»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определяют правила осуществления задержания (приостановления) наличных денежных средств и (или) денежных инструментов, перемещаемых через таможенную границу ЕАЭС,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      </w:r>
            <w:r w:rsidRPr="003102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финансированию терроризма и финансированию распространения оружия массового уничтожения.</w:t>
            </w:r>
          </w:p>
        </w:tc>
        <w:tc>
          <w:tcPr>
            <w:tcW w:w="3402" w:type="dxa"/>
          </w:tcPr>
          <w:p w14:paraId="15F99C0D" w14:textId="7D3FB65D" w:rsidR="0014439E" w:rsidRPr="00BC5E0A" w:rsidRDefault="002C0B6D" w:rsidP="00442808">
            <w:pPr>
              <w:pStyle w:val="a3"/>
              <w:ind w:firstLine="458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kk-KZ" w:eastAsia="ru-RU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Подпунктом 2) пункта 5 статьи 1 Закона, внесены поправки согласно которому в подпункте 14) пункта 1 статьи 13 Кодекса слова «и финансированию терроризма» заменены словами «, финансированию терроризма и финансированию распространения оружия массового уничтожения».</w:t>
            </w:r>
            <w:proofErr w:type="gramEnd"/>
          </w:p>
        </w:tc>
      </w:tr>
      <w:tr w:rsidR="0014439E" w:rsidRPr="00BC5E0A" w14:paraId="70CED611" w14:textId="77777777" w:rsidTr="00442808">
        <w:trPr>
          <w:gridAfter w:val="1"/>
          <w:wAfter w:w="16" w:type="dxa"/>
          <w:trHeight w:val="955"/>
        </w:trPr>
        <w:tc>
          <w:tcPr>
            <w:tcW w:w="568" w:type="dxa"/>
          </w:tcPr>
          <w:p w14:paraId="47195246" w14:textId="77777777" w:rsidR="0014439E" w:rsidRPr="00BC5E0A" w:rsidRDefault="0014439E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31762D42" w14:textId="293192C9" w:rsidR="0014439E" w:rsidRDefault="0014439E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пункт 2</w:t>
            </w:r>
          </w:p>
        </w:tc>
        <w:tc>
          <w:tcPr>
            <w:tcW w:w="4394" w:type="dxa"/>
          </w:tcPr>
          <w:p w14:paraId="72153F2C" w14:textId="77777777" w:rsidR="0014439E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2. 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государственных доходов во взаимодействии с правоохранительными и </w:t>
            </w:r>
            <w:r w:rsidRPr="003102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уполномоченным органом по финансовому мониторингу принимают меры по противодействию легализации (отмыванию) доходов, полученных преступным путем и финансированию терроризма, путем задержания наличных денежных средств и (или) денежных инструментов через таможенную границу ЕАЭС на основании информации, предоставляемой правоохранительными органами и (или) уполномоченным органом по финансовому мониторингу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DB3110C" w14:textId="74FCF8AE" w:rsidR="0014439E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9A1CB8D" w14:textId="233CBFE3" w:rsidR="0014439E" w:rsidRPr="00DB0403" w:rsidRDefault="0014439E" w:rsidP="00442808">
            <w:pPr>
              <w:pStyle w:val="a3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 Органы государственных доходов во взаимодействии с правоохранительными и </w:t>
            </w:r>
            <w:r w:rsidRPr="00DB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уполномоченным органом по финансовому мониторингу принимают меры по противодействию легализации (отмыванию) доходов, полученных преступным путем</w:t>
            </w:r>
            <w:r w:rsidRPr="00DB04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 финансированию терроризма и финансированию распространения оружия массового уничтожения</w:t>
            </w:r>
            <w:r w:rsidRPr="00DB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путем задержания наличных денежных средств и (или) денежных инструментов через таможенную границу ЕАЭС на основании информации, предоставляемой правоохранительными органами и (или) уполномоченным органом по финансовому мониторингу.</w:t>
            </w:r>
          </w:p>
        </w:tc>
        <w:tc>
          <w:tcPr>
            <w:tcW w:w="3402" w:type="dxa"/>
          </w:tcPr>
          <w:p w14:paraId="4F0AEA64" w14:textId="7BBFEBE8" w:rsidR="0014439E" w:rsidRDefault="002C0B6D" w:rsidP="00442808">
            <w:pPr>
              <w:pStyle w:val="a3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Подпунктом 2) пункта 5 статьи 1 Закона, внесены поправки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согласно которому в подпункте 14) пункта 1 статьи 13 Кодекса слова «и финансированию терроризма» заменены словами «, финансированию терроризма и финансированию распространения оружия массового уничтожения».</w:t>
            </w:r>
            <w:proofErr w:type="gramEnd"/>
          </w:p>
        </w:tc>
      </w:tr>
      <w:tr w:rsidR="0014439E" w:rsidRPr="00BC5E0A" w14:paraId="210A84D5" w14:textId="77777777" w:rsidTr="00442808">
        <w:trPr>
          <w:gridAfter w:val="1"/>
          <w:wAfter w:w="16" w:type="dxa"/>
          <w:trHeight w:val="955"/>
        </w:trPr>
        <w:tc>
          <w:tcPr>
            <w:tcW w:w="568" w:type="dxa"/>
          </w:tcPr>
          <w:p w14:paraId="46D7DA2A" w14:textId="77777777" w:rsidR="0014439E" w:rsidRPr="00BC5E0A" w:rsidRDefault="0014439E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61D94E1B" w14:textId="514383A8" w:rsidR="0014439E" w:rsidRPr="00BC5E0A" w:rsidRDefault="0014439E" w:rsidP="0044280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пункт 4 </w:t>
            </w:r>
          </w:p>
        </w:tc>
        <w:tc>
          <w:tcPr>
            <w:tcW w:w="4394" w:type="dxa"/>
          </w:tcPr>
          <w:p w14:paraId="68963B45" w14:textId="14A817AD" w:rsidR="0014439E" w:rsidRPr="00BC5E0A" w:rsidRDefault="0014439E" w:rsidP="00442808">
            <w:pPr>
              <w:pStyle w:val="a3"/>
              <w:tabs>
                <w:tab w:val="center" w:pos="1947"/>
                <w:tab w:val="left" w:pos="2460"/>
              </w:tabs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задержании наличных денежных средств и (или) денежных инструментов органы государственных доходов руководствуются Договором о противодействии легализации (отмыванию) доходов, полученных преступным путем, и финансированию терроризма при 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перемещении наличных денежных средств и (или) денежных инструментов через таможенную границу Таможенного союза, ратифицированны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Законом Республики Казахстан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>О ратификации Договора о противодействии легализации (отмыванию) доходов, полученных преступным путем, и финансированию терроризма при перемещении наличных денежных средств и (или) денежных инструментов через таможенную границу Таможенного союза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253" w:type="dxa"/>
          </w:tcPr>
          <w:p w14:paraId="666CC19F" w14:textId="128D72B1" w:rsidR="0014439E" w:rsidRPr="00BC5E0A" w:rsidRDefault="0014439E" w:rsidP="00442808">
            <w:pPr>
              <w:pStyle w:val="a3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задержании наличных денежных средств и (или) денежных инструментов органы государственных доходов руководствуются Договором о противодействии легализации (отмыванию) доходов, полученных преступным путем</w:t>
            </w:r>
            <w:r w:rsidRPr="00DB04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финансированию терроризма и </w:t>
            </w:r>
            <w:r w:rsidRPr="00DB04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финансированию распространения оружия массового уничтожения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перемещении наличных денежных средств и (или) денежных инструментов через таможенную границу Таможенного союза, ратифицированным Законом Республики Казахстан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 ратификации Договора о противодействии легализации (отмыванию) доходов, </w:t>
            </w:r>
            <w:r w:rsidRPr="001443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полученных преступным путем</w:t>
            </w:r>
            <w:r w:rsidRPr="004428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финансированию терроризма </w:t>
            </w:r>
            <w:r w:rsidRPr="0014439E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перемещении</w:t>
            </w:r>
            <w:r w:rsidRPr="00DB04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наличных денежных средств и (или) денежных инструментов через таможенную границу Таможенного союза»</w:t>
            </w:r>
            <w:r w:rsidR="00B816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754CDEC1" w14:textId="5833EF71" w:rsidR="0014439E" w:rsidRPr="00BC5E0A" w:rsidRDefault="002C0B6D" w:rsidP="00442808">
            <w:pPr>
              <w:pStyle w:val="a3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Подпунктом 2) пункта 5 статьи 1 Закона, внесены поправки согласно которому в подпункте 14) пункта 1 статьи 13 Кодекса слова «и финансированию терроризма» заменены словами «,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финансированию терроризма и финансированию распространения оружия массового уничтожения».</w:t>
            </w:r>
            <w:proofErr w:type="gramEnd"/>
          </w:p>
        </w:tc>
      </w:tr>
      <w:tr w:rsidR="00423BC3" w:rsidRPr="00BC5E0A" w14:paraId="7E8C1E19" w14:textId="77777777" w:rsidTr="00442808">
        <w:trPr>
          <w:gridAfter w:val="1"/>
          <w:wAfter w:w="16" w:type="dxa"/>
          <w:trHeight w:val="955"/>
        </w:trPr>
        <w:tc>
          <w:tcPr>
            <w:tcW w:w="568" w:type="dxa"/>
          </w:tcPr>
          <w:p w14:paraId="552FDD17" w14:textId="77777777" w:rsidR="00423BC3" w:rsidRPr="00BC5E0A" w:rsidRDefault="00423BC3" w:rsidP="00442808">
            <w:pPr>
              <w:pStyle w:val="a3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284195B9" w14:textId="71B9DB9E" w:rsidR="00423BC3" w:rsidRPr="00423BC3" w:rsidDel="0014439E" w:rsidRDefault="00423BC3" w:rsidP="0044280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3B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правый верхний уголол приложения 1</w:t>
            </w:r>
          </w:p>
        </w:tc>
        <w:tc>
          <w:tcPr>
            <w:tcW w:w="4394" w:type="dxa"/>
          </w:tcPr>
          <w:p w14:paraId="6717879F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</w:p>
          <w:p w14:paraId="0CBAC498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Правилам осуществления</w:t>
            </w:r>
          </w:p>
          <w:p w14:paraId="7414A8EC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задержания (приостановления)</w:t>
            </w:r>
          </w:p>
          <w:p w14:paraId="57A15E4B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наличных денежных средств</w:t>
            </w:r>
          </w:p>
          <w:p w14:paraId="64AB4720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(или) денежных инструментов,</w:t>
            </w:r>
          </w:p>
          <w:p w14:paraId="19D47556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перемещаемых через</w:t>
            </w:r>
          </w:p>
          <w:p w14:paraId="06A62E80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таможенную границу</w:t>
            </w:r>
          </w:p>
          <w:p w14:paraId="30529834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Евразийского экономического</w:t>
            </w:r>
          </w:p>
          <w:p w14:paraId="6BA5C31A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союза, при получении</w:t>
            </w:r>
          </w:p>
          <w:p w14:paraId="513AAFD6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информации, предоставляемой</w:t>
            </w:r>
          </w:p>
          <w:p w14:paraId="53787417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правоохранительными органами</w:t>
            </w:r>
          </w:p>
          <w:p w14:paraId="4F0A7DE8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(или) уполномоченным</w:t>
            </w:r>
          </w:p>
          <w:p w14:paraId="608D082B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органом о возможной</w:t>
            </w:r>
          </w:p>
          <w:p w14:paraId="1D7F4020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причастности к отмыванию</w:t>
            </w:r>
          </w:p>
          <w:p w14:paraId="35CBD1AF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доходов, полученных</w:t>
            </w:r>
          </w:p>
          <w:p w14:paraId="6737FA0B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преступным путем </w:t>
            </w:r>
            <w:r w:rsidRPr="003E47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</w:p>
          <w:p w14:paraId="77198FED" w14:textId="69805F2C" w:rsidR="00423BC3" w:rsidRPr="00423BC3" w:rsidDel="0014439E" w:rsidRDefault="00423BC3" w:rsidP="00442808">
            <w:pPr>
              <w:pStyle w:val="a3"/>
              <w:tabs>
                <w:tab w:val="center" w:pos="1947"/>
                <w:tab w:val="left" w:pos="2460"/>
              </w:tabs>
              <w:ind w:left="6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финансированию терроризма</w:t>
            </w:r>
          </w:p>
        </w:tc>
        <w:tc>
          <w:tcPr>
            <w:tcW w:w="4253" w:type="dxa"/>
          </w:tcPr>
          <w:p w14:paraId="4A85C533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1</w:t>
            </w:r>
          </w:p>
          <w:p w14:paraId="08EB03AE" w14:textId="631B4803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Правилам осуществления</w:t>
            </w:r>
          </w:p>
          <w:p w14:paraId="3AF8EEFF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задержания (приостановления)</w:t>
            </w:r>
          </w:p>
          <w:p w14:paraId="7AF57CBB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наличных денежных средств</w:t>
            </w:r>
          </w:p>
          <w:p w14:paraId="36BF18CE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(или) денежных инструментов,</w:t>
            </w:r>
          </w:p>
          <w:p w14:paraId="5C276EE0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перемещаемых через</w:t>
            </w:r>
          </w:p>
          <w:p w14:paraId="6FD5719F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таможенную границу</w:t>
            </w:r>
          </w:p>
          <w:p w14:paraId="6A74D054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Евразийского экономического</w:t>
            </w:r>
          </w:p>
          <w:p w14:paraId="1E691231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союза, при получении</w:t>
            </w:r>
          </w:p>
          <w:p w14:paraId="3FEB95F4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информации, предоставляемой</w:t>
            </w:r>
          </w:p>
          <w:p w14:paraId="4BE4754D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правоохранительными органами</w:t>
            </w:r>
          </w:p>
          <w:p w14:paraId="1674E5A4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(или) уполномоченным</w:t>
            </w:r>
          </w:p>
          <w:p w14:paraId="1D9A6FD0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органом о возможной</w:t>
            </w:r>
          </w:p>
          <w:p w14:paraId="48C050FC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причастности к отмыванию</w:t>
            </w:r>
          </w:p>
          <w:p w14:paraId="14EFA5E5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доходов, полученных</w:t>
            </w:r>
          </w:p>
          <w:p w14:paraId="48BC0D92" w14:textId="77777777" w:rsidR="00423BC3" w:rsidRPr="00442808" w:rsidRDefault="00423BC3" w:rsidP="00442808">
            <w:pPr>
              <w:ind w:left="6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преступным путем</w:t>
            </w: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финансированию терроризма и финансированию распространения оружия массового уничтожения</w:t>
            </w:r>
          </w:p>
          <w:p w14:paraId="2AB3805E" w14:textId="77777777" w:rsidR="00423BC3" w:rsidRPr="00423BC3" w:rsidDel="0014439E" w:rsidRDefault="00423BC3" w:rsidP="00442808">
            <w:pPr>
              <w:pStyle w:val="a3"/>
              <w:ind w:left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5066FF" w14:textId="692D248A" w:rsidR="00423BC3" w:rsidRDefault="002C0B6D" w:rsidP="0014439E">
            <w:pPr>
              <w:pStyle w:val="a3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Подпунктом 2) пункта 5 статьи 1 Закона, внесены поправки согласно которому в подпункте 14) пункта 1 статьи 13 Кодекса слова «и финансированию терроризма» заменены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словами «, финансированию терроризма и финансированию распространения оружия массового уничтожения».</w:t>
            </w:r>
            <w:proofErr w:type="gramEnd"/>
          </w:p>
        </w:tc>
      </w:tr>
      <w:tr w:rsidR="00423BC3" w:rsidRPr="00BC5E0A" w14:paraId="1363A154" w14:textId="77777777" w:rsidTr="00442808">
        <w:trPr>
          <w:gridAfter w:val="1"/>
          <w:wAfter w:w="16" w:type="dxa"/>
          <w:trHeight w:val="1242"/>
        </w:trPr>
        <w:tc>
          <w:tcPr>
            <w:tcW w:w="568" w:type="dxa"/>
            <w:vAlign w:val="center"/>
          </w:tcPr>
          <w:p w14:paraId="5615C485" w14:textId="77777777" w:rsidR="00423BC3" w:rsidRPr="00BC5E0A" w:rsidRDefault="00423BC3" w:rsidP="0014439E">
            <w:pPr>
              <w:pStyle w:val="a3"/>
              <w:numPr>
                <w:ilvl w:val="0"/>
                <w:numId w:val="4"/>
              </w:numPr>
              <w:ind w:left="470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1C2105E6" w14:textId="18A663CD" w:rsidR="00423BC3" w:rsidRPr="00423BC3" w:rsidRDefault="00423BC3" w:rsidP="0044280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3B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правый верхний уголол приложения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394" w:type="dxa"/>
          </w:tcPr>
          <w:p w14:paraId="39EC0B64" w14:textId="30A1D295" w:rsidR="00423BC3" w:rsidRPr="00442808" w:rsidRDefault="00423BC3" w:rsidP="00442808">
            <w:pPr>
              <w:ind w:left="7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осуществления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задержания (приостановления)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наличных денежных средств 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(или) денежных инструментов,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перемещаемых через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таможенную границу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Евразийского экономического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союза, при получении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информации, предоставляемой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правоохранительными органами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(или) уполномоченным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органом о возможной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причастности к отмыванию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доходов, полученных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преступным путем </w:t>
            </w: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финансированию терроризма</w:t>
            </w:r>
          </w:p>
        </w:tc>
        <w:tc>
          <w:tcPr>
            <w:tcW w:w="4253" w:type="dxa"/>
          </w:tcPr>
          <w:p w14:paraId="49460AFD" w14:textId="77777777" w:rsidR="00423BC3" w:rsidRPr="00442808" w:rsidRDefault="00423BC3" w:rsidP="00442808">
            <w:pPr>
              <w:ind w:left="7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2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 Правилам осуществления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задержания (приостановления)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наличных денежных средств 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(или) денежных инструментов,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перемещаемых через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таможенную границу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Евразийского экономического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союза, при получении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информации, предоставляемой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правоохранительными органами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(или) уполномоченным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органом о возможной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причастности к отмыванию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доходов, полученных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преступным путем</w:t>
            </w: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, </w:t>
            </w: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финансированию</w:t>
            </w:r>
          </w:p>
          <w:p w14:paraId="1F205A96" w14:textId="19187328" w:rsidR="00423BC3" w:rsidRPr="00442808" w:rsidRDefault="00423BC3" w:rsidP="00442808">
            <w:pPr>
              <w:ind w:left="7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терроризма </w:t>
            </w: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 финансированию</w:t>
            </w:r>
          </w:p>
          <w:p w14:paraId="373FFBB1" w14:textId="5A0678DB" w:rsidR="00423BC3" w:rsidRPr="00442808" w:rsidRDefault="00423BC3" w:rsidP="00442808">
            <w:pPr>
              <w:ind w:left="7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распространения</w:t>
            </w:r>
          </w:p>
          <w:p w14:paraId="2F7DD611" w14:textId="455753A8" w:rsidR="00423BC3" w:rsidRPr="00442808" w:rsidRDefault="00423BC3" w:rsidP="00442808">
            <w:pPr>
              <w:ind w:left="7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28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оружия массового уничтожения</w:t>
            </w:r>
          </w:p>
        </w:tc>
        <w:tc>
          <w:tcPr>
            <w:tcW w:w="3402" w:type="dxa"/>
          </w:tcPr>
          <w:p w14:paraId="098A22BF" w14:textId="73E97614" w:rsidR="00423BC3" w:rsidRDefault="002C0B6D" w:rsidP="00442808">
            <w:pPr>
              <w:pStyle w:val="a3"/>
              <w:ind w:firstLine="3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Подпунктом 2) пункта 5 статьи 1 Закона, внесены поправки согласно которому в подпункте 14) пункта 1 статьи 13 Кодекса слова «и финансированию терроризма» заменены </w:t>
            </w:r>
            <w:r w:rsidRPr="002C0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словами «, финансированию терроризма и финансированию распространения оружия массового уничтожения».</w:t>
            </w:r>
            <w:proofErr w:type="gramEnd"/>
          </w:p>
        </w:tc>
      </w:tr>
    </w:tbl>
    <w:p w14:paraId="414F98A1" w14:textId="0508B850" w:rsidR="00BF6520" w:rsidRPr="006F2899" w:rsidRDefault="00BF6520" w:rsidP="00E92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F6520" w:rsidRPr="006F2899" w:rsidSect="00442808">
      <w:headerReference w:type="default" r:id="rId15"/>
      <w:pgSz w:w="16838" w:h="11906" w:orient="landscape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CA3D56" w15:done="0"/>
  <w15:commentEx w15:paraId="2BA72313" w15:done="0"/>
  <w15:commentEx w15:paraId="0600CAC4" w15:done="0"/>
  <w15:commentEx w15:paraId="47857555" w15:done="0"/>
  <w15:commentEx w15:paraId="4C666EB6" w15:done="0"/>
  <w15:commentEx w15:paraId="70E8E3AD" w15:done="0"/>
  <w15:commentEx w15:paraId="3A90E240" w15:done="0"/>
  <w15:commentEx w15:paraId="11BE07DB" w15:done="0"/>
  <w15:commentEx w15:paraId="311FC0DF" w15:done="0"/>
  <w15:commentEx w15:paraId="3ED948F1" w15:done="0"/>
  <w15:commentEx w15:paraId="7A28DD22" w15:done="0"/>
  <w15:commentEx w15:paraId="271CC8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04F88" w16cex:dateUtc="2025-11-13T07:37:00Z"/>
  <w16cex:commentExtensible w16cex:durableId="4434A3F4" w16cex:dateUtc="2025-11-13T06:02:00Z"/>
  <w16cex:commentExtensible w16cex:durableId="2CC0520F" w16cex:dateUtc="2025-11-13T07:48:00Z"/>
  <w16cex:commentExtensible w16cex:durableId="2CC04FBA" w16cex:dateUtc="2025-11-13T07:38:00Z"/>
  <w16cex:commentExtensible w16cex:durableId="031704F2" w16cex:dateUtc="2025-11-13T06:04:00Z"/>
  <w16cex:commentExtensible w16cex:durableId="2CC05027" w16cex:dateUtc="2025-11-13T07:40:00Z"/>
  <w16cex:commentExtensible w16cex:durableId="2CC05217" w16cex:dateUtc="2025-11-13T07:48:00Z"/>
  <w16cex:commentExtensible w16cex:durableId="2CC0510A" w16cex:dateUtc="2025-11-13T07:43:00Z"/>
  <w16cex:commentExtensible w16cex:durableId="2CC051D3" w16cex:dateUtc="2025-11-13T07:47:00Z"/>
  <w16cex:commentExtensible w16cex:durableId="2CC051EC" w16cex:dateUtc="2025-11-13T07:47:00Z"/>
  <w16cex:commentExtensible w16cex:durableId="2CC051E5" w16cex:dateUtc="2025-11-13T07:47:00Z"/>
  <w16cex:commentExtensible w16cex:durableId="2CC053E7" w16cex:dateUtc="2025-11-13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CA3D56" w16cid:durableId="2CC04F88"/>
  <w16cid:commentId w16cid:paraId="2BA72313" w16cid:durableId="4434A3F4"/>
  <w16cid:commentId w16cid:paraId="0600CAC4" w16cid:durableId="2CC0520F"/>
  <w16cid:commentId w16cid:paraId="47857555" w16cid:durableId="2CC04FBA"/>
  <w16cid:commentId w16cid:paraId="4C666EB6" w16cid:durableId="031704F2"/>
  <w16cid:commentId w16cid:paraId="70E8E3AD" w16cid:durableId="2CC05027"/>
  <w16cid:commentId w16cid:paraId="3A90E240" w16cid:durableId="2CC05217"/>
  <w16cid:commentId w16cid:paraId="11BE07DB" w16cid:durableId="2CC0510A"/>
  <w16cid:commentId w16cid:paraId="311FC0DF" w16cid:durableId="2CC051D3"/>
  <w16cid:commentId w16cid:paraId="3ED948F1" w16cid:durableId="2CC051EC"/>
  <w16cid:commentId w16cid:paraId="7A28DD22" w16cid:durableId="2CC051E5"/>
  <w16cid:commentId w16cid:paraId="271CC8CA" w16cid:durableId="2CC053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121CE" w14:textId="77777777" w:rsidR="00E80E38" w:rsidRDefault="00E80E38" w:rsidP="00383F9A">
      <w:pPr>
        <w:spacing w:after="0" w:line="240" w:lineRule="auto"/>
      </w:pPr>
      <w:r>
        <w:separator/>
      </w:r>
    </w:p>
  </w:endnote>
  <w:endnote w:type="continuationSeparator" w:id="0">
    <w:p w14:paraId="73CC7F67" w14:textId="77777777" w:rsidR="00E80E38" w:rsidRDefault="00E80E38" w:rsidP="0038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472AB" w14:textId="77777777" w:rsidR="00E80E38" w:rsidRDefault="00E80E38" w:rsidP="00383F9A">
      <w:pPr>
        <w:spacing w:after="0" w:line="240" w:lineRule="auto"/>
      </w:pPr>
      <w:r>
        <w:separator/>
      </w:r>
    </w:p>
  </w:footnote>
  <w:footnote w:type="continuationSeparator" w:id="0">
    <w:p w14:paraId="0F7578ED" w14:textId="77777777" w:rsidR="00E80E38" w:rsidRDefault="00E80E38" w:rsidP="0038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689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6ED658A7" w14:textId="2FC0BBCC" w:rsidR="00014113" w:rsidRPr="00014113" w:rsidRDefault="00014113" w:rsidP="00014113">
        <w:pPr>
          <w:pStyle w:val="a8"/>
          <w:jc w:val="center"/>
          <w:rPr>
            <w:rFonts w:ascii="Times New Roman" w:hAnsi="Times New Roman" w:cs="Times New Roman"/>
            <w:sz w:val="36"/>
          </w:rPr>
        </w:pPr>
        <w:r w:rsidRPr="00014113">
          <w:rPr>
            <w:rFonts w:ascii="Times New Roman" w:hAnsi="Times New Roman" w:cs="Times New Roman"/>
            <w:sz w:val="28"/>
          </w:rPr>
          <w:fldChar w:fldCharType="begin"/>
        </w:r>
        <w:r w:rsidRPr="00014113">
          <w:rPr>
            <w:rFonts w:ascii="Times New Roman" w:hAnsi="Times New Roman" w:cs="Times New Roman"/>
            <w:sz w:val="28"/>
          </w:rPr>
          <w:instrText>PAGE   \* MERGEFORMAT</w:instrText>
        </w:r>
        <w:r w:rsidRPr="00014113">
          <w:rPr>
            <w:rFonts w:ascii="Times New Roman" w:hAnsi="Times New Roman" w:cs="Times New Roman"/>
            <w:sz w:val="28"/>
          </w:rPr>
          <w:fldChar w:fldCharType="separate"/>
        </w:r>
        <w:r w:rsidR="002C0B6D">
          <w:rPr>
            <w:rFonts w:ascii="Times New Roman" w:hAnsi="Times New Roman" w:cs="Times New Roman"/>
            <w:noProof/>
            <w:sz w:val="28"/>
          </w:rPr>
          <w:t>4</w:t>
        </w:r>
        <w:r w:rsidRPr="0001411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7878C554" w14:textId="77777777" w:rsidR="00383F9A" w:rsidRDefault="00383F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106BC"/>
    <w:multiLevelType w:val="hybridMultilevel"/>
    <w:tmpl w:val="377639D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4C911446"/>
    <w:multiLevelType w:val="hybridMultilevel"/>
    <w:tmpl w:val="B2C2394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11E61"/>
    <w:multiLevelType w:val="hybridMultilevel"/>
    <w:tmpl w:val="A2E01358"/>
    <w:lvl w:ilvl="0" w:tplc="47BA15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6F215D"/>
    <w:multiLevelType w:val="hybridMultilevel"/>
    <w:tmpl w:val="F6D85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A1466"/>
    <w:multiLevelType w:val="hybridMultilevel"/>
    <w:tmpl w:val="93A6E9E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Жанар Кинисовна Байбазарова">
    <w15:presenceInfo w15:providerId="AD" w15:userId="S-1-5-21-3132570165-2898613162-186165057-2353"/>
  </w15:person>
  <w15:person w15:author="рс">
    <w15:presenceInfo w15:providerId="None" w15:userId="рс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3"/>
    <w:rsid w:val="0000450C"/>
    <w:rsid w:val="00014113"/>
    <w:rsid w:val="00020CAF"/>
    <w:rsid w:val="000429C4"/>
    <w:rsid w:val="00042EB1"/>
    <w:rsid w:val="00060385"/>
    <w:rsid w:val="00066473"/>
    <w:rsid w:val="00074982"/>
    <w:rsid w:val="000A6A75"/>
    <w:rsid w:val="000B732A"/>
    <w:rsid w:val="000C63E1"/>
    <w:rsid w:val="000D01E8"/>
    <w:rsid w:val="0010498A"/>
    <w:rsid w:val="001317E2"/>
    <w:rsid w:val="0014439E"/>
    <w:rsid w:val="00153FA6"/>
    <w:rsid w:val="001562EC"/>
    <w:rsid w:val="00160210"/>
    <w:rsid w:val="0019744A"/>
    <w:rsid w:val="001A2A57"/>
    <w:rsid w:val="001A3616"/>
    <w:rsid w:val="001C01B3"/>
    <w:rsid w:val="001D40BD"/>
    <w:rsid w:val="001E77AE"/>
    <w:rsid w:val="002025AF"/>
    <w:rsid w:val="00202732"/>
    <w:rsid w:val="00210462"/>
    <w:rsid w:val="0027596A"/>
    <w:rsid w:val="00281D22"/>
    <w:rsid w:val="002C0B6D"/>
    <w:rsid w:val="002C2406"/>
    <w:rsid w:val="002C6701"/>
    <w:rsid w:val="002D0D97"/>
    <w:rsid w:val="002E1077"/>
    <w:rsid w:val="002F0D8A"/>
    <w:rsid w:val="00310241"/>
    <w:rsid w:val="00317FE4"/>
    <w:rsid w:val="00320532"/>
    <w:rsid w:val="00320AD7"/>
    <w:rsid w:val="0034463E"/>
    <w:rsid w:val="00383B12"/>
    <w:rsid w:val="00383F9A"/>
    <w:rsid w:val="003865D4"/>
    <w:rsid w:val="00390C8B"/>
    <w:rsid w:val="00396C0E"/>
    <w:rsid w:val="003A24B3"/>
    <w:rsid w:val="003E340B"/>
    <w:rsid w:val="003E47EC"/>
    <w:rsid w:val="003E69CF"/>
    <w:rsid w:val="004132FF"/>
    <w:rsid w:val="00416CCC"/>
    <w:rsid w:val="00421727"/>
    <w:rsid w:val="00423BC3"/>
    <w:rsid w:val="00435DF7"/>
    <w:rsid w:val="00440A44"/>
    <w:rsid w:val="00441F83"/>
    <w:rsid w:val="00442808"/>
    <w:rsid w:val="00454541"/>
    <w:rsid w:val="00456C35"/>
    <w:rsid w:val="00494089"/>
    <w:rsid w:val="004C7F2C"/>
    <w:rsid w:val="004C7FC4"/>
    <w:rsid w:val="004D7E17"/>
    <w:rsid w:val="004F48A0"/>
    <w:rsid w:val="00503307"/>
    <w:rsid w:val="0050475F"/>
    <w:rsid w:val="005138D8"/>
    <w:rsid w:val="00525F51"/>
    <w:rsid w:val="00527DB1"/>
    <w:rsid w:val="00534433"/>
    <w:rsid w:val="00541832"/>
    <w:rsid w:val="005547BE"/>
    <w:rsid w:val="0055586C"/>
    <w:rsid w:val="0056248D"/>
    <w:rsid w:val="0057058E"/>
    <w:rsid w:val="00580349"/>
    <w:rsid w:val="00586700"/>
    <w:rsid w:val="00594CDF"/>
    <w:rsid w:val="00595724"/>
    <w:rsid w:val="005B5C82"/>
    <w:rsid w:val="005E2886"/>
    <w:rsid w:val="005E6656"/>
    <w:rsid w:val="00601CE0"/>
    <w:rsid w:val="006161A5"/>
    <w:rsid w:val="0062172F"/>
    <w:rsid w:val="00621CED"/>
    <w:rsid w:val="00625DF6"/>
    <w:rsid w:val="006262CC"/>
    <w:rsid w:val="0062786B"/>
    <w:rsid w:val="006311BE"/>
    <w:rsid w:val="006337D9"/>
    <w:rsid w:val="006B3E7B"/>
    <w:rsid w:val="006F2899"/>
    <w:rsid w:val="00704D01"/>
    <w:rsid w:val="00706277"/>
    <w:rsid w:val="00717557"/>
    <w:rsid w:val="00734FC4"/>
    <w:rsid w:val="0074133B"/>
    <w:rsid w:val="007434D1"/>
    <w:rsid w:val="00747150"/>
    <w:rsid w:val="007565E9"/>
    <w:rsid w:val="007610E7"/>
    <w:rsid w:val="0076200F"/>
    <w:rsid w:val="00772421"/>
    <w:rsid w:val="00775ADD"/>
    <w:rsid w:val="00791E68"/>
    <w:rsid w:val="00794201"/>
    <w:rsid w:val="007977D3"/>
    <w:rsid w:val="007A104B"/>
    <w:rsid w:val="007B02C4"/>
    <w:rsid w:val="007C56E7"/>
    <w:rsid w:val="007D069E"/>
    <w:rsid w:val="007E4536"/>
    <w:rsid w:val="00801C76"/>
    <w:rsid w:val="00817C96"/>
    <w:rsid w:val="0083073E"/>
    <w:rsid w:val="00844EE6"/>
    <w:rsid w:val="00850519"/>
    <w:rsid w:val="0085338C"/>
    <w:rsid w:val="00862765"/>
    <w:rsid w:val="00871000"/>
    <w:rsid w:val="00873DD3"/>
    <w:rsid w:val="00893AF1"/>
    <w:rsid w:val="008B204F"/>
    <w:rsid w:val="008C48B0"/>
    <w:rsid w:val="008E6C74"/>
    <w:rsid w:val="008F1379"/>
    <w:rsid w:val="00902EC7"/>
    <w:rsid w:val="00917104"/>
    <w:rsid w:val="009201F8"/>
    <w:rsid w:val="0092027F"/>
    <w:rsid w:val="00924873"/>
    <w:rsid w:val="00930AA8"/>
    <w:rsid w:val="00930EA7"/>
    <w:rsid w:val="009338AE"/>
    <w:rsid w:val="00933CE5"/>
    <w:rsid w:val="00940EC6"/>
    <w:rsid w:val="009462DB"/>
    <w:rsid w:val="009C3474"/>
    <w:rsid w:val="00A018B1"/>
    <w:rsid w:val="00A101FE"/>
    <w:rsid w:val="00A20104"/>
    <w:rsid w:val="00A27B92"/>
    <w:rsid w:val="00A7741E"/>
    <w:rsid w:val="00A87EDF"/>
    <w:rsid w:val="00AA0656"/>
    <w:rsid w:val="00AA38D1"/>
    <w:rsid w:val="00AA6880"/>
    <w:rsid w:val="00AB1BE4"/>
    <w:rsid w:val="00AB2332"/>
    <w:rsid w:val="00AC434A"/>
    <w:rsid w:val="00AC5D2A"/>
    <w:rsid w:val="00AD2C73"/>
    <w:rsid w:val="00AD4CFC"/>
    <w:rsid w:val="00AE4208"/>
    <w:rsid w:val="00AF3A33"/>
    <w:rsid w:val="00B04092"/>
    <w:rsid w:val="00B045B9"/>
    <w:rsid w:val="00B4287C"/>
    <w:rsid w:val="00B54033"/>
    <w:rsid w:val="00B74FCC"/>
    <w:rsid w:val="00B81666"/>
    <w:rsid w:val="00B87084"/>
    <w:rsid w:val="00BA2659"/>
    <w:rsid w:val="00BA3979"/>
    <w:rsid w:val="00BA3F8F"/>
    <w:rsid w:val="00BB0860"/>
    <w:rsid w:val="00BC4DC8"/>
    <w:rsid w:val="00BC5E0A"/>
    <w:rsid w:val="00BE1568"/>
    <w:rsid w:val="00BF6520"/>
    <w:rsid w:val="00C01876"/>
    <w:rsid w:val="00C100A9"/>
    <w:rsid w:val="00C173DD"/>
    <w:rsid w:val="00C2695B"/>
    <w:rsid w:val="00C550AE"/>
    <w:rsid w:val="00C64FB3"/>
    <w:rsid w:val="00C7170D"/>
    <w:rsid w:val="00CA73D8"/>
    <w:rsid w:val="00CB1534"/>
    <w:rsid w:val="00CC0558"/>
    <w:rsid w:val="00CC325F"/>
    <w:rsid w:val="00CE550A"/>
    <w:rsid w:val="00CE72C3"/>
    <w:rsid w:val="00CF2B10"/>
    <w:rsid w:val="00CF50E3"/>
    <w:rsid w:val="00CF7CD9"/>
    <w:rsid w:val="00D27EA2"/>
    <w:rsid w:val="00D35C4D"/>
    <w:rsid w:val="00D41CB7"/>
    <w:rsid w:val="00D4655C"/>
    <w:rsid w:val="00D574A0"/>
    <w:rsid w:val="00D70EEB"/>
    <w:rsid w:val="00D82087"/>
    <w:rsid w:val="00D97879"/>
    <w:rsid w:val="00DA4992"/>
    <w:rsid w:val="00DB0403"/>
    <w:rsid w:val="00DB7DF1"/>
    <w:rsid w:val="00DC6B9E"/>
    <w:rsid w:val="00E10094"/>
    <w:rsid w:val="00E16207"/>
    <w:rsid w:val="00E22C29"/>
    <w:rsid w:val="00E36B63"/>
    <w:rsid w:val="00E41381"/>
    <w:rsid w:val="00E454EC"/>
    <w:rsid w:val="00E458F7"/>
    <w:rsid w:val="00E57A3E"/>
    <w:rsid w:val="00E7677C"/>
    <w:rsid w:val="00E80E38"/>
    <w:rsid w:val="00E81462"/>
    <w:rsid w:val="00E9247F"/>
    <w:rsid w:val="00EA3BA2"/>
    <w:rsid w:val="00ED634D"/>
    <w:rsid w:val="00EE0F26"/>
    <w:rsid w:val="00EF5CD8"/>
    <w:rsid w:val="00F142C1"/>
    <w:rsid w:val="00F265B2"/>
    <w:rsid w:val="00F413FC"/>
    <w:rsid w:val="00F75AFA"/>
    <w:rsid w:val="00F77B43"/>
    <w:rsid w:val="00F960C5"/>
    <w:rsid w:val="00FA5DC9"/>
    <w:rsid w:val="00FE1D1C"/>
    <w:rsid w:val="00FE4DCA"/>
    <w:rsid w:val="00FF1CC7"/>
    <w:rsid w:val="00FF4C68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47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4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6520"/>
    <w:pPr>
      <w:spacing w:after="0" w:line="240" w:lineRule="auto"/>
    </w:pPr>
  </w:style>
  <w:style w:type="table" w:styleId="a5">
    <w:name w:val="Table Grid"/>
    <w:basedOn w:val="a1"/>
    <w:uiPriority w:val="59"/>
    <w:rsid w:val="00BF6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27DB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142C1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customStyle="1" w:styleId="note2">
    <w:name w:val="note2"/>
    <w:basedOn w:val="a0"/>
    <w:rsid w:val="00F142C1"/>
  </w:style>
  <w:style w:type="paragraph" w:styleId="a8">
    <w:name w:val="header"/>
    <w:basedOn w:val="a"/>
    <w:link w:val="a9"/>
    <w:uiPriority w:val="99"/>
    <w:unhideWhenUsed/>
    <w:rsid w:val="00383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3F9A"/>
  </w:style>
  <w:style w:type="paragraph" w:styleId="aa">
    <w:name w:val="footer"/>
    <w:basedOn w:val="a"/>
    <w:link w:val="ab"/>
    <w:uiPriority w:val="99"/>
    <w:unhideWhenUsed/>
    <w:rsid w:val="00383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3F9A"/>
  </w:style>
  <w:style w:type="paragraph" w:styleId="ac">
    <w:name w:val="Balloon Text"/>
    <w:basedOn w:val="a"/>
    <w:link w:val="ad"/>
    <w:uiPriority w:val="99"/>
    <w:semiHidden/>
    <w:unhideWhenUsed/>
    <w:rsid w:val="008B2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B20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8208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208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208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208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2087"/>
    <w:rPr>
      <w:b/>
      <w:bCs/>
      <w:sz w:val="20"/>
      <w:szCs w:val="20"/>
    </w:rPr>
  </w:style>
  <w:style w:type="paragraph" w:customStyle="1" w:styleId="docdata">
    <w:name w:val="docdata"/>
    <w:aliases w:val="docy,v5,1834,bqiaagaaeyqcaaagiaiaaannbgaabvsgaaaaaaaaaaaaaaaaaaaaaaaaaaaaaaaaaaaaaaaaaaaaaaaaaaaaaaaaaaaaaaaaaaaaaaaaaaaaaaaaaaaaaaaaaaaaaaaaaaaaaaaaaaaaaaaaaaaaaaaaaaaaaaaaaaaaaaaaaaaaaaaaaaaaaaaaaaaaaaaaaaaaaaaaaaaaaaaaaaaaaaaaaaaaaaaaaaaaaaaa"/>
    <w:basedOn w:val="a"/>
    <w:rsid w:val="0056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rsid w:val="00160210"/>
    <w:pPr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link w:val="a3"/>
    <w:uiPriority w:val="1"/>
    <w:locked/>
    <w:rsid w:val="000A6A75"/>
  </w:style>
  <w:style w:type="character" w:customStyle="1" w:styleId="30">
    <w:name w:val="Заголовок 3 Знак"/>
    <w:basedOn w:val="a0"/>
    <w:link w:val="3"/>
    <w:uiPriority w:val="9"/>
    <w:rsid w:val="00144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4">
    <w:name w:val="Revision"/>
    <w:hidden/>
    <w:uiPriority w:val="99"/>
    <w:semiHidden/>
    <w:rsid w:val="00423B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4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6520"/>
    <w:pPr>
      <w:spacing w:after="0" w:line="240" w:lineRule="auto"/>
    </w:pPr>
  </w:style>
  <w:style w:type="table" w:styleId="a5">
    <w:name w:val="Table Grid"/>
    <w:basedOn w:val="a1"/>
    <w:uiPriority w:val="59"/>
    <w:rsid w:val="00BF6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27DB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142C1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customStyle="1" w:styleId="note2">
    <w:name w:val="note2"/>
    <w:basedOn w:val="a0"/>
    <w:rsid w:val="00F142C1"/>
  </w:style>
  <w:style w:type="paragraph" w:styleId="a8">
    <w:name w:val="header"/>
    <w:basedOn w:val="a"/>
    <w:link w:val="a9"/>
    <w:uiPriority w:val="99"/>
    <w:unhideWhenUsed/>
    <w:rsid w:val="00383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3F9A"/>
  </w:style>
  <w:style w:type="paragraph" w:styleId="aa">
    <w:name w:val="footer"/>
    <w:basedOn w:val="a"/>
    <w:link w:val="ab"/>
    <w:uiPriority w:val="99"/>
    <w:unhideWhenUsed/>
    <w:rsid w:val="00383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3F9A"/>
  </w:style>
  <w:style w:type="paragraph" w:styleId="ac">
    <w:name w:val="Balloon Text"/>
    <w:basedOn w:val="a"/>
    <w:link w:val="ad"/>
    <w:uiPriority w:val="99"/>
    <w:semiHidden/>
    <w:unhideWhenUsed/>
    <w:rsid w:val="008B2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B20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8208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208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208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208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2087"/>
    <w:rPr>
      <w:b/>
      <w:bCs/>
      <w:sz w:val="20"/>
      <w:szCs w:val="20"/>
    </w:rPr>
  </w:style>
  <w:style w:type="paragraph" w:customStyle="1" w:styleId="docdata">
    <w:name w:val="docdata"/>
    <w:aliases w:val="docy,v5,1834,bqiaagaaeyqcaaagiaiaaannbgaabvsgaaaaaaaaaaaaaaaaaaaaaaaaaaaaaaaaaaaaaaaaaaaaaaaaaaaaaaaaaaaaaaaaaaaaaaaaaaaaaaaaaaaaaaaaaaaaaaaaaaaaaaaaaaaaaaaaaaaaaaaaaaaaaaaaaaaaaaaaaaaaaaaaaaaaaaaaaaaaaaaaaaaaaaaaaaaaaaaaaaaaaaaaaaaaaaaaaaaaaaaa"/>
    <w:basedOn w:val="a"/>
    <w:rsid w:val="0056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rsid w:val="00160210"/>
    <w:pPr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link w:val="a3"/>
    <w:uiPriority w:val="1"/>
    <w:locked/>
    <w:rsid w:val="000A6A75"/>
  </w:style>
  <w:style w:type="character" w:customStyle="1" w:styleId="30">
    <w:name w:val="Заголовок 3 Знак"/>
    <w:basedOn w:val="a0"/>
    <w:link w:val="3"/>
    <w:uiPriority w:val="9"/>
    <w:rsid w:val="00144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4">
    <w:name w:val="Revision"/>
    <w:hidden/>
    <w:uiPriority w:val="99"/>
    <w:semiHidden/>
    <w:rsid w:val="00423B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8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9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61.42.188/rus/docs/K1700000123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10.61.42.188/rus/docs/K17000001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.61.42.188/rus/docs/K1700000123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10.61.42.188/rus/docs/K1700000123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10.61.42.188/rus/docs/V1800016481" TargetMode="External"/><Relationship Id="rId14" Type="http://schemas.openxmlformats.org/officeDocument/2006/relationships/hyperlink" Target="http://10.61.42.188/rus/docs/K1700000123" TargetMode="Externa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BAB20-729B-402E-A833-7EB9B2E2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Амир Абдыкалыков</dc:creator>
  <cp:lastModifiedBy>Жуманалина Нургуль</cp:lastModifiedBy>
  <cp:revision>5</cp:revision>
  <cp:lastPrinted>2024-08-02T11:35:00Z</cp:lastPrinted>
  <dcterms:created xsi:type="dcterms:W3CDTF">2025-11-13T06:23:00Z</dcterms:created>
  <dcterms:modified xsi:type="dcterms:W3CDTF">2025-11-14T05:36:00Z</dcterms:modified>
</cp:coreProperties>
</file>